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039" w:rsidRDefault="000D1039" w:rsidP="000D1039">
      <w:pPr>
        <w:jc w:val="center"/>
        <w:rPr>
          <w:b/>
          <w:sz w:val="40"/>
        </w:rPr>
      </w:pPr>
    </w:p>
    <w:p w:rsidR="004B5852" w:rsidRDefault="000D1039" w:rsidP="000D1039">
      <w:pPr>
        <w:jc w:val="center"/>
        <w:rPr>
          <w:b/>
          <w:sz w:val="40"/>
        </w:rPr>
      </w:pPr>
      <w:r w:rsidRPr="000D1039">
        <w:rPr>
          <w:b/>
          <w:sz w:val="40"/>
        </w:rPr>
        <w:t xml:space="preserve">Documents à remettre </w:t>
      </w:r>
      <w:r>
        <w:rPr>
          <w:b/>
          <w:sz w:val="40"/>
        </w:rPr>
        <w:br/>
      </w:r>
      <w:r w:rsidRPr="000D1039">
        <w:rPr>
          <w:b/>
          <w:sz w:val="40"/>
        </w:rPr>
        <w:t>à l’appui de la candidature</w:t>
      </w:r>
    </w:p>
    <w:p w:rsidR="000D1039" w:rsidRPr="000D1039" w:rsidRDefault="000D1039" w:rsidP="000D1039">
      <w:pPr>
        <w:jc w:val="center"/>
        <w:rPr>
          <w:i/>
          <w:sz w:val="40"/>
        </w:rPr>
      </w:pPr>
      <w:r w:rsidRPr="000D1039">
        <w:rPr>
          <w:i/>
          <w:sz w:val="40"/>
        </w:rPr>
        <w:t>(Check-list)</w:t>
      </w:r>
    </w:p>
    <w:p w:rsidR="000D1039" w:rsidRDefault="000D1039"/>
    <w:tbl>
      <w:tblPr>
        <w:tblStyle w:val="Grilledutableau"/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9215"/>
        <w:gridCol w:w="709"/>
      </w:tblGrid>
      <w:tr w:rsidR="000D1039" w:rsidRPr="00F958F1" w:rsidTr="007A5DB1">
        <w:trPr>
          <w:trHeight w:val="571"/>
          <w:tblHeader/>
        </w:trPr>
        <w:tc>
          <w:tcPr>
            <w:tcW w:w="9215" w:type="dxa"/>
            <w:shd w:val="clear" w:color="auto" w:fill="D9D9D9" w:themeFill="background1" w:themeFillShade="D9"/>
            <w:vAlign w:val="center"/>
          </w:tcPr>
          <w:p w:rsidR="000D1039" w:rsidRPr="007A5DB1" w:rsidRDefault="000D1039" w:rsidP="000D1039">
            <w:pPr>
              <w:jc w:val="center"/>
              <w:rPr>
                <w:rFonts w:cstheme="minorHAnsi"/>
                <w:b/>
                <w:sz w:val="24"/>
              </w:rPr>
            </w:pPr>
            <w:r w:rsidRPr="007A5DB1">
              <w:rPr>
                <w:rFonts w:cstheme="minorHAnsi"/>
                <w:b/>
                <w:sz w:val="24"/>
              </w:rPr>
              <w:t>Document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0D1039" w:rsidRPr="00F958F1" w:rsidRDefault="000D1039" w:rsidP="000D1039">
            <w:pPr>
              <w:ind w:left="-112" w:right="-104"/>
              <w:jc w:val="center"/>
              <w:rPr>
                <w:rFonts w:cstheme="minorHAnsi"/>
                <w:b/>
                <w:sz w:val="18"/>
              </w:rPr>
            </w:pPr>
            <w:r w:rsidRPr="00F958F1">
              <w:rPr>
                <w:rFonts w:cstheme="minorHAnsi"/>
                <w:b/>
                <w:sz w:val="18"/>
              </w:rPr>
              <w:t>Contrôle</w:t>
            </w:r>
          </w:p>
        </w:tc>
      </w:tr>
      <w:tr w:rsidR="000D1039" w:rsidRPr="00F958F1" w:rsidTr="007060AD">
        <w:trPr>
          <w:trHeight w:val="705"/>
        </w:trPr>
        <w:tc>
          <w:tcPr>
            <w:tcW w:w="9215" w:type="dxa"/>
            <w:vAlign w:val="center"/>
          </w:tcPr>
          <w:p w:rsidR="00092612" w:rsidRDefault="000F2D83">
            <w:pPr>
              <w:rPr>
                <w:rFonts w:cstheme="minorHAnsi"/>
                <w:b/>
              </w:rPr>
            </w:pPr>
            <w:r w:rsidRPr="00F958F1">
              <w:rPr>
                <w:rFonts w:cstheme="minorHAnsi"/>
              </w:rPr>
              <w:t xml:space="preserve">Formulaire </w:t>
            </w:r>
            <w:r w:rsidRPr="00F958F1">
              <w:rPr>
                <w:rFonts w:cstheme="minorHAnsi"/>
                <w:b/>
              </w:rPr>
              <w:t>DC1</w:t>
            </w:r>
            <w:r w:rsidR="00496587">
              <w:rPr>
                <w:rFonts w:cstheme="minorHAnsi"/>
                <w:b/>
              </w:rPr>
              <w:t xml:space="preserve"> </w:t>
            </w:r>
          </w:p>
          <w:p w:rsidR="000D1039" w:rsidRPr="00F958F1" w:rsidRDefault="00496587">
            <w:pPr>
              <w:rPr>
                <w:rFonts w:cstheme="minorHAnsi"/>
              </w:rPr>
            </w:pPr>
            <w:r w:rsidRPr="00092612">
              <w:rPr>
                <w:rFonts w:cstheme="minorHAnsi"/>
                <w:i/>
              </w:rPr>
              <w:t>(utiliser formulaire version en vigueur)</w:t>
            </w:r>
          </w:p>
        </w:tc>
        <w:tc>
          <w:tcPr>
            <w:tcW w:w="709" w:type="dxa"/>
            <w:vAlign w:val="center"/>
          </w:tcPr>
          <w:p w:rsidR="000D1039" w:rsidRPr="00AF2477" w:rsidRDefault="000D1039" w:rsidP="000D103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07B56" w:rsidRPr="00F958F1" w:rsidTr="007060AD">
        <w:trPr>
          <w:trHeight w:val="843"/>
        </w:trPr>
        <w:tc>
          <w:tcPr>
            <w:tcW w:w="9215" w:type="dxa"/>
            <w:vAlign w:val="center"/>
          </w:tcPr>
          <w:p w:rsidR="00092612" w:rsidRDefault="00007B56" w:rsidP="000F2D83">
            <w:pPr>
              <w:rPr>
                <w:rFonts w:cstheme="minorHAnsi"/>
                <w:b/>
              </w:rPr>
            </w:pPr>
            <w:r w:rsidRPr="00F958F1">
              <w:rPr>
                <w:rFonts w:cstheme="minorHAnsi"/>
              </w:rPr>
              <w:t xml:space="preserve">Formulaire </w:t>
            </w:r>
            <w:r w:rsidRPr="00F958F1">
              <w:rPr>
                <w:rFonts w:cstheme="minorHAnsi"/>
                <w:b/>
              </w:rPr>
              <w:t>DC2</w:t>
            </w:r>
            <w:r w:rsidR="00496587">
              <w:rPr>
                <w:rFonts w:cstheme="minorHAnsi"/>
                <w:b/>
              </w:rPr>
              <w:t xml:space="preserve"> </w:t>
            </w:r>
          </w:p>
          <w:p w:rsidR="00007B56" w:rsidRPr="00092612" w:rsidRDefault="00496587" w:rsidP="000F2D83">
            <w:pPr>
              <w:rPr>
                <w:rFonts w:cstheme="minorHAnsi"/>
              </w:rPr>
            </w:pPr>
            <w:r w:rsidRPr="00092612">
              <w:rPr>
                <w:rFonts w:cstheme="minorHAnsi"/>
                <w:i/>
              </w:rPr>
              <w:t>(</w:t>
            </w:r>
            <w:proofErr w:type="gramStart"/>
            <w:r w:rsidRPr="00092612">
              <w:rPr>
                <w:rFonts w:cstheme="minorHAnsi"/>
                <w:i/>
              </w:rPr>
              <w:t>utiliser</w:t>
            </w:r>
            <w:proofErr w:type="gramEnd"/>
            <w:r w:rsidRPr="00092612">
              <w:rPr>
                <w:rFonts w:cstheme="minorHAnsi"/>
                <w:i/>
              </w:rPr>
              <w:t xml:space="preserve"> formulaire version en vigueur)</w:t>
            </w:r>
          </w:p>
          <w:p w:rsidR="007060AD" w:rsidRPr="00F958F1" w:rsidRDefault="007060AD" w:rsidP="000F2D83">
            <w:pPr>
              <w:rPr>
                <w:rFonts w:cstheme="minorHAnsi"/>
                <w:i/>
              </w:rPr>
            </w:pPr>
            <w:r w:rsidRPr="00F958F1">
              <w:rPr>
                <w:rFonts w:cstheme="minorHAnsi"/>
                <w:i/>
              </w:rPr>
              <w:t>(1 document par société en cas de groupement)</w:t>
            </w:r>
          </w:p>
        </w:tc>
        <w:tc>
          <w:tcPr>
            <w:tcW w:w="709" w:type="dxa"/>
            <w:vAlign w:val="center"/>
          </w:tcPr>
          <w:p w:rsidR="00007B56" w:rsidRPr="00AF2477" w:rsidRDefault="00007B56" w:rsidP="000D103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D1039" w:rsidRPr="00F958F1" w:rsidTr="00E01DDB">
        <w:trPr>
          <w:trHeight w:val="417"/>
        </w:trPr>
        <w:tc>
          <w:tcPr>
            <w:tcW w:w="9215" w:type="dxa"/>
            <w:tcBorders>
              <w:bottom w:val="nil"/>
            </w:tcBorders>
            <w:vAlign w:val="center"/>
          </w:tcPr>
          <w:p w:rsidR="00007B56" w:rsidRPr="006337E5" w:rsidRDefault="00007B56" w:rsidP="00E01DDB">
            <w:pPr>
              <w:rPr>
                <w:rFonts w:cstheme="minorHAnsi"/>
              </w:rPr>
            </w:pPr>
            <w:r w:rsidRPr="00F958F1">
              <w:rPr>
                <w:rFonts w:cstheme="minorHAnsi"/>
                <w:b/>
              </w:rPr>
              <w:t>Si le candidat s’appuie sur</w:t>
            </w:r>
            <w:r w:rsidRPr="00F958F1">
              <w:rPr>
                <w:rFonts w:cstheme="minorHAnsi"/>
              </w:rPr>
              <w:t xml:space="preserve"> les capacités d’</w:t>
            </w:r>
            <w:r w:rsidRPr="00F958F1">
              <w:rPr>
                <w:rFonts w:cstheme="minorHAnsi"/>
                <w:b/>
              </w:rPr>
              <w:t>un ou plusieurs sous-traitants </w:t>
            </w:r>
            <w:r w:rsidRPr="00F958F1">
              <w:rPr>
                <w:rFonts w:cstheme="minorHAnsi"/>
              </w:rPr>
              <w:t>:</w:t>
            </w: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:rsidR="000D1039" w:rsidRPr="00AF2477" w:rsidRDefault="000D1039" w:rsidP="00E01DDB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337E5" w:rsidRPr="00F958F1" w:rsidTr="00D7313E">
        <w:trPr>
          <w:trHeight w:val="278"/>
        </w:trPr>
        <w:tc>
          <w:tcPr>
            <w:tcW w:w="9215" w:type="dxa"/>
            <w:tcBorders>
              <w:top w:val="nil"/>
              <w:bottom w:val="nil"/>
            </w:tcBorders>
            <w:vAlign w:val="center"/>
          </w:tcPr>
          <w:p w:rsidR="00E01DDB" w:rsidRDefault="006337E5" w:rsidP="00E01DDB">
            <w:pPr>
              <w:pStyle w:val="Paragraphedeliste"/>
              <w:numPr>
                <w:ilvl w:val="0"/>
                <w:numId w:val="1"/>
              </w:numPr>
              <w:ind w:left="714" w:hanging="357"/>
              <w:contextualSpacing w:val="0"/>
              <w:rPr>
                <w:rFonts w:cstheme="minorHAnsi"/>
              </w:rPr>
            </w:pPr>
            <w:r w:rsidRPr="00F958F1">
              <w:rPr>
                <w:rFonts w:cstheme="minorHAnsi"/>
              </w:rPr>
              <w:t xml:space="preserve">DC2 </w:t>
            </w:r>
            <w:r w:rsidR="00E01DDB" w:rsidRPr="00E01DDB">
              <w:rPr>
                <w:rFonts w:cstheme="minorHAnsi"/>
                <w:b/>
              </w:rPr>
              <w:t>signé</w:t>
            </w:r>
            <w:r w:rsidR="00E01DDB">
              <w:rPr>
                <w:rFonts w:cstheme="minorHAnsi"/>
              </w:rPr>
              <w:t xml:space="preserve"> </w:t>
            </w:r>
            <w:r w:rsidRPr="00F958F1">
              <w:rPr>
                <w:rFonts w:cstheme="minorHAnsi"/>
              </w:rPr>
              <w:t xml:space="preserve">du ou des sous-traitants, </w:t>
            </w:r>
          </w:p>
          <w:p w:rsidR="006337E5" w:rsidRPr="006337E5" w:rsidRDefault="00E01DDB" w:rsidP="00E01DDB">
            <w:pPr>
              <w:pStyle w:val="Paragraphedeliste"/>
              <w:numPr>
                <w:ilvl w:val="0"/>
                <w:numId w:val="1"/>
              </w:numPr>
              <w:spacing w:before="120"/>
              <w:ind w:left="714" w:hanging="357"/>
              <w:contextualSpacing w:val="0"/>
              <w:rPr>
                <w:rFonts w:cstheme="minorHAnsi"/>
              </w:rPr>
            </w:pPr>
            <w:r w:rsidRPr="00E01DDB">
              <w:rPr>
                <w:rFonts w:cstheme="minorHAnsi"/>
                <w:b/>
              </w:rPr>
              <w:t>ou à défaut</w:t>
            </w:r>
            <w:r>
              <w:rPr>
                <w:rFonts w:cstheme="minorHAnsi"/>
              </w:rPr>
              <w:t xml:space="preserve"> </w:t>
            </w:r>
            <w:r w:rsidRPr="00E01DDB">
              <w:rPr>
                <w:rFonts w:cstheme="minorHAnsi"/>
              </w:rPr>
              <w:t>une attestation de son sous-traitant stipulant qu’il mettra ses capacités à disposition du candidat pour toute la durée d’exécution du marché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6337E5" w:rsidRPr="00AF2477" w:rsidRDefault="006337E5" w:rsidP="00E01DDB">
            <w:pPr>
              <w:spacing w:after="240"/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6337E5" w:rsidRPr="00F958F1" w:rsidTr="00E01DDB">
        <w:trPr>
          <w:trHeight w:val="489"/>
        </w:trPr>
        <w:tc>
          <w:tcPr>
            <w:tcW w:w="9215" w:type="dxa"/>
            <w:tcBorders>
              <w:top w:val="nil"/>
            </w:tcBorders>
            <w:vAlign w:val="center"/>
          </w:tcPr>
          <w:p w:rsidR="006337E5" w:rsidRPr="006337E5" w:rsidRDefault="00E01DDB" w:rsidP="00E01DDB">
            <w:pPr>
              <w:pStyle w:val="Paragraphedeliste"/>
              <w:numPr>
                <w:ilvl w:val="0"/>
                <w:numId w:val="1"/>
              </w:numPr>
              <w:ind w:left="714" w:hanging="357"/>
              <w:contextualSpacing w:val="0"/>
              <w:rPr>
                <w:rFonts w:cstheme="minorHAnsi"/>
                <w:i/>
                <w:sz w:val="16"/>
              </w:rPr>
            </w:pPr>
            <w:r w:rsidRPr="00E01DDB">
              <w:rPr>
                <w:rFonts w:cstheme="minorHAnsi"/>
                <w:b/>
              </w:rPr>
              <w:t>et</w:t>
            </w:r>
            <w:r>
              <w:rPr>
                <w:rFonts w:cstheme="minorHAnsi"/>
              </w:rPr>
              <w:t xml:space="preserve"> </w:t>
            </w:r>
            <w:r w:rsidR="006337E5" w:rsidRPr="006337E5">
              <w:rPr>
                <w:rFonts w:cstheme="minorHAnsi"/>
              </w:rPr>
              <w:t>Capacités du ou des sous-traitants dans le domaine sous-traité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6337E5" w:rsidRPr="00AF2477" w:rsidRDefault="006337E5" w:rsidP="006337E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D1039" w:rsidRPr="00F958F1" w:rsidTr="00AF2477">
        <w:trPr>
          <w:trHeight w:val="1665"/>
        </w:trPr>
        <w:tc>
          <w:tcPr>
            <w:tcW w:w="9215" w:type="dxa"/>
            <w:vAlign w:val="center"/>
          </w:tcPr>
          <w:p w:rsidR="000D1039" w:rsidRPr="00F958F1" w:rsidDel="00F742F1" w:rsidRDefault="000F2D83" w:rsidP="000D1039">
            <w:pPr>
              <w:rPr>
                <w:del w:id="0" w:author="GIRAUDET Sebastien" w:date="2025-12-03T11:18:00Z"/>
                <w:rFonts w:cstheme="minorHAnsi"/>
                <w:i/>
                <w:color w:val="FF0000"/>
                <w:sz w:val="16"/>
              </w:rPr>
            </w:pPr>
            <w:del w:id="1" w:author="GIRAUDET Sebastien" w:date="2025-12-03T11:18:00Z">
              <w:r w:rsidRPr="00F958F1" w:rsidDel="00F742F1">
                <w:rPr>
                  <w:rFonts w:cstheme="minorHAnsi"/>
                  <w:i/>
                  <w:color w:val="FF0000"/>
                  <w:sz w:val="16"/>
                </w:rPr>
                <w:delText>(si marché sensible)</w:delText>
              </w:r>
            </w:del>
          </w:p>
          <w:p w:rsidR="000F2D83" w:rsidRDefault="000F2D83" w:rsidP="00910210">
            <w:pPr>
              <w:spacing w:before="120"/>
              <w:rPr>
                <w:rFonts w:cstheme="minorHAnsi"/>
                <w:b/>
              </w:rPr>
            </w:pPr>
            <w:r w:rsidRPr="00F958F1">
              <w:rPr>
                <w:rFonts w:cstheme="minorHAnsi"/>
                <w:b/>
              </w:rPr>
              <w:t>DEMANDE DE CONTROLE PRIMAIRE</w:t>
            </w:r>
            <w:r w:rsidR="00111A6A">
              <w:rPr>
                <w:rFonts w:cstheme="minorHAnsi"/>
                <w:b/>
              </w:rPr>
              <w:t xml:space="preserve"> </w:t>
            </w:r>
            <w:r w:rsidR="00111A6A" w:rsidRPr="00111A6A">
              <w:rPr>
                <w:rFonts w:cstheme="minorHAnsi"/>
              </w:rPr>
              <w:t>aux 2 formats suivants :</w:t>
            </w:r>
          </w:p>
          <w:p w:rsidR="00725693" w:rsidRPr="00725693" w:rsidRDefault="00725693" w:rsidP="00910210">
            <w:pPr>
              <w:pStyle w:val="Paragraphedeliste"/>
              <w:numPr>
                <w:ilvl w:val="0"/>
                <w:numId w:val="1"/>
              </w:numPr>
              <w:ind w:left="714" w:hanging="357"/>
              <w:rPr>
                <w:rFonts w:cstheme="minorHAnsi"/>
                <w:b/>
              </w:rPr>
            </w:pPr>
            <w:r w:rsidRPr="00725693">
              <w:rPr>
                <w:rFonts w:cstheme="minorHAnsi"/>
                <w:b/>
              </w:rPr>
              <w:t>Version scannée signée</w:t>
            </w:r>
          </w:p>
          <w:p w:rsidR="00725693" w:rsidRPr="00725693" w:rsidRDefault="00725693" w:rsidP="00725693">
            <w:pPr>
              <w:pStyle w:val="Paragraphedeliste"/>
              <w:numPr>
                <w:ilvl w:val="0"/>
                <w:numId w:val="1"/>
              </w:numPr>
              <w:rPr>
                <w:rFonts w:cstheme="minorHAnsi"/>
                <w:b/>
              </w:rPr>
            </w:pPr>
            <w:r w:rsidRPr="00725693">
              <w:rPr>
                <w:rFonts w:cstheme="minorHAnsi"/>
                <w:b/>
              </w:rPr>
              <w:t xml:space="preserve">Version électronique (PDF) non-signée </w:t>
            </w:r>
          </w:p>
          <w:p w:rsidR="000F2D83" w:rsidRDefault="000F2D83" w:rsidP="00AF2477">
            <w:pPr>
              <w:rPr>
                <w:rFonts w:cstheme="minorHAnsi"/>
                <w:i/>
                <w:sz w:val="20"/>
              </w:rPr>
            </w:pPr>
            <w:r w:rsidRPr="00F958F1">
              <w:rPr>
                <w:rFonts w:cstheme="minorHAnsi"/>
                <w:i/>
                <w:sz w:val="20"/>
              </w:rPr>
              <w:t>(</w:t>
            </w:r>
            <w:r w:rsidR="00111A6A" w:rsidRPr="00111A6A">
              <w:rPr>
                <w:rFonts w:cstheme="minorHAnsi"/>
                <w:b/>
                <w:i/>
                <w:sz w:val="20"/>
              </w:rPr>
              <w:t>L’intégralité des</w:t>
            </w:r>
            <w:r w:rsidRPr="00111A6A">
              <w:rPr>
                <w:rFonts w:cstheme="minorHAnsi"/>
                <w:b/>
                <w:i/>
                <w:sz w:val="20"/>
              </w:rPr>
              <w:t xml:space="preserve"> personne</w:t>
            </w:r>
            <w:r w:rsidR="00111A6A" w:rsidRPr="00111A6A">
              <w:rPr>
                <w:rFonts w:cstheme="minorHAnsi"/>
                <w:b/>
                <w:i/>
                <w:sz w:val="20"/>
              </w:rPr>
              <w:t>s</w:t>
            </w:r>
            <w:r w:rsidRPr="00F958F1">
              <w:rPr>
                <w:rFonts w:cstheme="minorHAnsi"/>
                <w:b/>
                <w:i/>
                <w:sz w:val="20"/>
              </w:rPr>
              <w:t xml:space="preserve"> </w:t>
            </w:r>
            <w:r w:rsidR="00AF2477">
              <w:rPr>
                <w:rFonts w:cstheme="minorHAnsi"/>
                <w:i/>
                <w:sz w:val="20"/>
              </w:rPr>
              <w:t xml:space="preserve">ayant le pouvoir d’engager la société </w:t>
            </w:r>
            <w:r w:rsidRPr="00F958F1">
              <w:rPr>
                <w:rFonts w:cstheme="minorHAnsi"/>
                <w:b/>
                <w:i/>
                <w:sz w:val="20"/>
              </w:rPr>
              <w:t>citée</w:t>
            </w:r>
            <w:r w:rsidRPr="00F958F1">
              <w:rPr>
                <w:rFonts w:cstheme="minorHAnsi"/>
                <w:i/>
                <w:sz w:val="20"/>
              </w:rPr>
              <w:t xml:space="preserve"> </w:t>
            </w:r>
            <w:r w:rsidRPr="00F958F1">
              <w:rPr>
                <w:rFonts w:cstheme="minorHAnsi"/>
                <w:b/>
                <w:i/>
                <w:sz w:val="20"/>
              </w:rPr>
              <w:t>dans</w:t>
            </w:r>
            <w:r w:rsidRPr="00F958F1">
              <w:rPr>
                <w:rFonts w:cstheme="minorHAnsi"/>
                <w:i/>
                <w:sz w:val="20"/>
              </w:rPr>
              <w:t xml:space="preserve"> la rubrique "Gestion, direction, administration, contrôle, associés ou membres" du</w:t>
            </w:r>
            <w:r w:rsidRPr="00F958F1">
              <w:rPr>
                <w:rFonts w:cstheme="minorHAnsi"/>
                <w:b/>
                <w:i/>
                <w:sz w:val="20"/>
              </w:rPr>
              <w:t xml:space="preserve"> </w:t>
            </w:r>
            <w:proofErr w:type="spellStart"/>
            <w:r w:rsidRPr="00F958F1">
              <w:rPr>
                <w:rFonts w:cstheme="minorHAnsi"/>
                <w:b/>
                <w:i/>
                <w:sz w:val="20"/>
              </w:rPr>
              <w:t>Kbis</w:t>
            </w:r>
            <w:proofErr w:type="spellEnd"/>
            <w:r w:rsidRPr="00F958F1">
              <w:rPr>
                <w:rFonts w:cstheme="minorHAnsi"/>
                <w:i/>
                <w:sz w:val="20"/>
              </w:rPr>
              <w:t xml:space="preserve"> ainsi que les </w:t>
            </w:r>
            <w:r w:rsidRPr="00F958F1">
              <w:rPr>
                <w:rFonts w:cstheme="minorHAnsi"/>
                <w:b/>
                <w:i/>
                <w:sz w:val="20"/>
              </w:rPr>
              <w:t>personnes ayant reçu une délégation de pouvoir</w:t>
            </w:r>
            <w:r w:rsidR="00111A6A">
              <w:rPr>
                <w:rFonts w:cstheme="minorHAnsi"/>
                <w:b/>
                <w:i/>
                <w:sz w:val="20"/>
              </w:rPr>
              <w:t xml:space="preserve"> </w:t>
            </w:r>
            <w:r w:rsidR="00111A6A" w:rsidRPr="00111A6A">
              <w:rPr>
                <w:rFonts w:cstheme="minorHAnsi"/>
                <w:i/>
                <w:sz w:val="20"/>
              </w:rPr>
              <w:t>doivent remplir le document aux 2 formats</w:t>
            </w:r>
            <w:r w:rsidRPr="00111A6A">
              <w:rPr>
                <w:rFonts w:cstheme="minorHAnsi"/>
                <w:i/>
                <w:sz w:val="20"/>
              </w:rPr>
              <w:t>)</w:t>
            </w:r>
          </w:p>
          <w:p w:rsidR="00725693" w:rsidRPr="00F958F1" w:rsidRDefault="00910210" w:rsidP="00910210">
            <w:pPr>
              <w:rPr>
                <w:rFonts w:cstheme="minorHAnsi"/>
                <w:i/>
              </w:rPr>
            </w:pPr>
            <w:r w:rsidRPr="00910210">
              <w:rPr>
                <w:rFonts w:cstheme="minorHAnsi"/>
                <w:i/>
                <w:sz w:val="20"/>
              </w:rPr>
              <w:t>Nota :</w:t>
            </w:r>
            <w:r>
              <w:rPr>
                <w:rFonts w:cstheme="minorHAnsi"/>
                <w:i/>
              </w:rPr>
              <w:t xml:space="preserve"> </w:t>
            </w:r>
            <w:r w:rsidRPr="00910210">
              <w:rPr>
                <w:rFonts w:cstheme="minorHAnsi"/>
                <w:i/>
                <w:sz w:val="20"/>
              </w:rPr>
              <w:t xml:space="preserve">Le cadre 1 « Organisme demandeur » sera rempli par l’administration. </w:t>
            </w:r>
            <w:r w:rsidRPr="00910210">
              <w:rPr>
                <w:rFonts w:cstheme="minorHAnsi"/>
                <w:i/>
                <w:sz w:val="20"/>
                <w:u w:val="single"/>
              </w:rPr>
              <w:t>Ne rien renseigner</w:t>
            </w:r>
            <w:r w:rsidRPr="00910210">
              <w:rPr>
                <w:rFonts w:cstheme="minorHAnsi"/>
                <w:i/>
                <w:sz w:val="20"/>
              </w:rPr>
              <w:t xml:space="preserve"> cette zone</w:t>
            </w:r>
          </w:p>
        </w:tc>
        <w:tc>
          <w:tcPr>
            <w:tcW w:w="709" w:type="dxa"/>
            <w:vAlign w:val="center"/>
          </w:tcPr>
          <w:p w:rsidR="000D1039" w:rsidRPr="00AF2477" w:rsidRDefault="007B1294" w:rsidP="000D103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F742F1" w:rsidRPr="00F958F1" w:rsidTr="000B526E">
        <w:trPr>
          <w:trHeight w:val="856"/>
          <w:ins w:id="2" w:author="GIRAUDET Sebastien" w:date="2025-12-03T11:17:00Z"/>
        </w:trPr>
        <w:tc>
          <w:tcPr>
            <w:tcW w:w="9215" w:type="dxa"/>
            <w:vAlign w:val="center"/>
          </w:tcPr>
          <w:p w:rsidR="00F742F1" w:rsidRPr="00F958F1" w:rsidRDefault="00F742F1" w:rsidP="00F742F1">
            <w:pPr>
              <w:rPr>
                <w:ins w:id="3" w:author="GIRAUDET Sebastien" w:date="2025-12-03T11:17:00Z"/>
                <w:rFonts w:cstheme="minorHAnsi"/>
                <w:i/>
                <w:color w:val="FF0000"/>
                <w:sz w:val="16"/>
              </w:rPr>
            </w:pPr>
            <w:ins w:id="4" w:author="GIRAUDET Sebastien" w:date="2025-12-03T11:18:00Z">
              <w:r>
                <w:rPr>
                  <w:rFonts w:cstheme="minorHAnsi"/>
                  <w:b/>
                </w:rPr>
                <w:t>NOTICE DE SECURITE PERSONNE MORALE</w:t>
              </w:r>
            </w:ins>
          </w:p>
        </w:tc>
        <w:tc>
          <w:tcPr>
            <w:tcW w:w="709" w:type="dxa"/>
            <w:vAlign w:val="center"/>
          </w:tcPr>
          <w:p w:rsidR="00F742F1" w:rsidRPr="00AF2477" w:rsidRDefault="00F742F1" w:rsidP="00F742F1">
            <w:pPr>
              <w:jc w:val="center"/>
              <w:rPr>
                <w:ins w:id="5" w:author="GIRAUDET Sebastien" w:date="2025-12-03T11:17:00Z"/>
                <w:rFonts w:cstheme="minorHAnsi"/>
                <w:sz w:val="24"/>
                <w:szCs w:val="24"/>
              </w:rPr>
            </w:pPr>
            <w:ins w:id="6" w:author="GIRAUDET Sebastien" w:date="2025-12-03T11:18:00Z">
              <w:r w:rsidRPr="00AF2477">
                <w:rPr>
                  <w:rFonts w:cstheme="minorHAnsi"/>
                  <w:sz w:val="24"/>
                  <w:szCs w:val="24"/>
                </w:rPr>
                <w:sym w:font="Wingdings" w:char="F06F"/>
              </w:r>
            </w:ins>
          </w:p>
        </w:tc>
      </w:tr>
      <w:tr w:rsidR="000F2D83" w:rsidRPr="00F958F1" w:rsidTr="000B526E">
        <w:trPr>
          <w:trHeight w:val="856"/>
        </w:trPr>
        <w:tc>
          <w:tcPr>
            <w:tcW w:w="9215" w:type="dxa"/>
            <w:vAlign w:val="center"/>
          </w:tcPr>
          <w:p w:rsidR="00007B56" w:rsidRPr="00F958F1" w:rsidDel="00F742F1" w:rsidRDefault="00007B56" w:rsidP="00007B56">
            <w:pPr>
              <w:rPr>
                <w:del w:id="7" w:author="GIRAUDET Sebastien" w:date="2025-12-03T11:18:00Z"/>
                <w:rFonts w:cstheme="minorHAnsi"/>
                <w:i/>
                <w:color w:val="FF0000"/>
                <w:sz w:val="16"/>
              </w:rPr>
            </w:pPr>
            <w:del w:id="8" w:author="GIRAUDET Sebastien" w:date="2025-12-03T11:18:00Z">
              <w:r w:rsidRPr="00F958F1" w:rsidDel="00F742F1">
                <w:rPr>
                  <w:rFonts w:cstheme="minorHAnsi"/>
                  <w:i/>
                  <w:color w:val="FF0000"/>
                  <w:sz w:val="16"/>
                </w:rPr>
                <w:delText>(si marché sensible)</w:delText>
              </w:r>
            </w:del>
          </w:p>
          <w:p w:rsidR="000F2D83" w:rsidRPr="00F958F1" w:rsidRDefault="00007B56" w:rsidP="000F2D83">
            <w:pPr>
              <w:rPr>
                <w:rFonts w:cstheme="minorHAnsi"/>
                <w:b/>
              </w:rPr>
            </w:pPr>
            <w:bookmarkStart w:id="9" w:name="_GoBack"/>
            <w:bookmarkEnd w:id="9"/>
            <w:proofErr w:type="spellStart"/>
            <w:r w:rsidRPr="00F958F1">
              <w:rPr>
                <w:rFonts w:cstheme="minorHAnsi"/>
                <w:b/>
              </w:rPr>
              <w:t>Kbis</w:t>
            </w:r>
            <w:proofErr w:type="spellEnd"/>
            <w:r w:rsidRPr="00F958F1">
              <w:rPr>
                <w:rFonts w:cstheme="minorHAnsi"/>
                <w:b/>
              </w:rPr>
              <w:t xml:space="preserve"> </w:t>
            </w:r>
          </w:p>
          <w:p w:rsidR="00007B56" w:rsidRPr="00AF2477" w:rsidRDefault="00007B56" w:rsidP="001D2113">
            <w:pPr>
              <w:spacing w:before="120"/>
              <w:rPr>
                <w:rFonts w:cstheme="minorHAnsi"/>
                <w:i/>
              </w:rPr>
            </w:pPr>
            <w:r w:rsidRPr="00AF2477">
              <w:rPr>
                <w:rFonts w:cstheme="minorHAnsi"/>
                <w:i/>
                <w:sz w:val="20"/>
              </w:rPr>
              <w:t xml:space="preserve">(de moins de </w:t>
            </w:r>
            <w:r w:rsidR="001D2113">
              <w:rPr>
                <w:rFonts w:cstheme="minorHAnsi"/>
                <w:i/>
                <w:sz w:val="20"/>
              </w:rPr>
              <w:t>2</w:t>
            </w:r>
            <w:r w:rsidRPr="00AF2477">
              <w:rPr>
                <w:rFonts w:cstheme="minorHAnsi"/>
                <w:i/>
                <w:sz w:val="20"/>
              </w:rPr>
              <w:t xml:space="preserve"> mois)</w:t>
            </w:r>
          </w:p>
        </w:tc>
        <w:tc>
          <w:tcPr>
            <w:tcW w:w="709" w:type="dxa"/>
            <w:vAlign w:val="center"/>
          </w:tcPr>
          <w:p w:rsidR="000F2D83" w:rsidRPr="00AF2477" w:rsidRDefault="000F2D83" w:rsidP="000F2D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F2D83" w:rsidRPr="00F958F1" w:rsidTr="006600DB">
        <w:trPr>
          <w:trHeight w:val="555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D83" w:rsidRPr="00F958F1" w:rsidRDefault="007060AD" w:rsidP="000F2D83">
            <w:pPr>
              <w:rPr>
                <w:rFonts w:cstheme="minorHAnsi"/>
              </w:rPr>
            </w:pPr>
            <w:r w:rsidRPr="00172DD9">
              <w:rPr>
                <w:rFonts w:cstheme="minorHAnsi"/>
                <w:b/>
              </w:rPr>
              <w:t>Preuves des moyens et capacités</w:t>
            </w:r>
            <w:r w:rsidRPr="00F958F1">
              <w:rPr>
                <w:rFonts w:cstheme="minorHAnsi"/>
              </w:rPr>
              <w:t xml:space="preserve"> détenues dans le domaine (cf. AAPC</w:t>
            </w:r>
            <w:r w:rsidR="001457A0">
              <w:rPr>
                <w:rFonts w:cstheme="minorHAnsi"/>
              </w:rPr>
              <w:t xml:space="preserve"> §5.1.9</w:t>
            </w:r>
            <w:r w:rsidRPr="00F958F1">
              <w:rPr>
                <w:rFonts w:cstheme="minorHAnsi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D83" w:rsidRPr="00AF2477" w:rsidRDefault="000F2D83" w:rsidP="000F2D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F2D83" w:rsidRPr="00F958F1" w:rsidTr="00172DD9">
        <w:trPr>
          <w:trHeight w:val="633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B1" w:rsidRPr="00F958F1" w:rsidRDefault="007060AD" w:rsidP="001457A0">
            <w:pPr>
              <w:rPr>
                <w:rFonts w:cstheme="minorHAnsi"/>
              </w:rPr>
            </w:pPr>
            <w:r w:rsidRPr="00172DD9">
              <w:rPr>
                <w:rFonts w:cstheme="minorHAnsi"/>
                <w:b/>
              </w:rPr>
              <w:t>Références</w:t>
            </w:r>
            <w:r w:rsidRPr="00F958F1">
              <w:rPr>
                <w:rFonts w:cstheme="minorHAnsi"/>
              </w:rPr>
              <w:t xml:space="preserve"> sur les 5 dernières années dans le domaine (cf. AAPC</w:t>
            </w:r>
            <w:r w:rsidR="001457A0">
              <w:rPr>
                <w:rFonts w:cstheme="minorHAnsi"/>
              </w:rPr>
              <w:t xml:space="preserve"> §5.1.9</w:t>
            </w:r>
            <w:r w:rsidR="001457A0" w:rsidRPr="00F958F1">
              <w:rPr>
                <w:rFonts w:cstheme="minorHAnsi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D83" w:rsidRPr="00AF2477" w:rsidRDefault="000F2D83" w:rsidP="000F2D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</w:tbl>
    <w:p w:rsidR="000D1039" w:rsidRDefault="000D1039"/>
    <w:p w:rsidR="000D1039" w:rsidRDefault="000D1039"/>
    <w:sectPr w:rsidR="000D1039" w:rsidSect="000D1039">
      <w:headerReference w:type="default" r:id="rId10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3B37" w:rsidRDefault="00AE3B37" w:rsidP="000D1039">
      <w:pPr>
        <w:spacing w:after="0" w:line="240" w:lineRule="auto"/>
      </w:pPr>
      <w:r>
        <w:separator/>
      </w:r>
    </w:p>
  </w:endnote>
  <w:endnote w:type="continuationSeparator" w:id="0">
    <w:p w:rsidR="00AE3B37" w:rsidRDefault="00AE3B37" w:rsidP="000D1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3B37" w:rsidRDefault="00AE3B37" w:rsidP="000D1039">
      <w:pPr>
        <w:spacing w:after="0" w:line="240" w:lineRule="auto"/>
      </w:pPr>
      <w:r>
        <w:separator/>
      </w:r>
    </w:p>
  </w:footnote>
  <w:footnote w:type="continuationSeparator" w:id="0">
    <w:p w:rsidR="00AE3B37" w:rsidRDefault="00AE3B37" w:rsidP="000D10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5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0"/>
      <w:gridCol w:w="8460"/>
    </w:tblGrid>
    <w:tr w:rsidR="000D1039" w:rsidTr="00AD6645">
      <w:trPr>
        <w:cantSplit/>
      </w:trPr>
      <w:tc>
        <w:tcPr>
          <w:tcW w:w="790" w:type="dxa"/>
          <w:tcBorders>
            <w:top w:val="single" w:sz="6" w:space="0" w:color="auto"/>
            <w:bottom w:val="single" w:sz="6" w:space="0" w:color="auto"/>
            <w:right w:val="nil"/>
          </w:tcBorders>
        </w:tcPr>
        <w:p w:rsidR="000D1039" w:rsidRDefault="000D1039" w:rsidP="000D1039">
          <w:pPr>
            <w:pStyle w:val="RdaliaEn-tte"/>
            <w:tabs>
              <w:tab w:val="clear" w:pos="9072"/>
            </w:tabs>
            <w:rPr>
              <w:szCs w:val="24"/>
            </w:rPr>
          </w:pPr>
          <w:r>
            <w:rPr>
              <w:szCs w:val="24"/>
            </w:rPr>
            <w:t>Dossier</w:t>
          </w:r>
        </w:p>
      </w:tc>
      <w:tc>
        <w:tcPr>
          <w:tcW w:w="8460" w:type="dxa"/>
          <w:tcBorders>
            <w:top w:val="single" w:sz="6" w:space="0" w:color="auto"/>
            <w:left w:val="nil"/>
            <w:bottom w:val="single" w:sz="6" w:space="0" w:color="auto"/>
          </w:tcBorders>
          <w:vAlign w:val="center"/>
        </w:tcPr>
        <w:p w:rsidR="000D1039" w:rsidRDefault="00AC0FB2" w:rsidP="000D1039">
          <w:pPr>
            <w:pStyle w:val="RdaliaEn-tte"/>
            <w:tabs>
              <w:tab w:val="clear" w:pos="9072"/>
              <w:tab w:val="left" w:pos="705"/>
              <w:tab w:val="right" w:pos="2931"/>
            </w:tabs>
            <w:rPr>
              <w:szCs w:val="24"/>
            </w:rPr>
          </w:pPr>
          <w:r>
            <w:rPr>
              <w:szCs w:val="24"/>
            </w:rPr>
            <w:t>25262-  Nettoyage AIA BX</w:t>
          </w:r>
        </w:p>
      </w:tc>
    </w:tr>
  </w:tbl>
  <w:p w:rsidR="000D1039" w:rsidRDefault="000D1039" w:rsidP="000D103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B18E9"/>
    <w:multiLevelType w:val="hybridMultilevel"/>
    <w:tmpl w:val="953A3BB0"/>
    <w:lvl w:ilvl="0" w:tplc="65E446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B45C9"/>
    <w:multiLevelType w:val="hybridMultilevel"/>
    <w:tmpl w:val="338A8D08"/>
    <w:lvl w:ilvl="0" w:tplc="65E446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GIRAUDET Sebastien">
    <w15:presenceInfo w15:providerId="AD" w15:userId="S-1-5-21-2837448706-3399455365-721218136-4474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039"/>
    <w:rsid w:val="00007B56"/>
    <w:rsid w:val="00092612"/>
    <w:rsid w:val="000B526E"/>
    <w:rsid w:val="000D1039"/>
    <w:rsid w:val="000F2D83"/>
    <w:rsid w:val="00111A6A"/>
    <w:rsid w:val="00135046"/>
    <w:rsid w:val="001457A0"/>
    <w:rsid w:val="00172DD9"/>
    <w:rsid w:val="001D2113"/>
    <w:rsid w:val="00213DCB"/>
    <w:rsid w:val="002A3523"/>
    <w:rsid w:val="002E1D32"/>
    <w:rsid w:val="00403E62"/>
    <w:rsid w:val="00447333"/>
    <w:rsid w:val="00496587"/>
    <w:rsid w:val="004B5852"/>
    <w:rsid w:val="00547814"/>
    <w:rsid w:val="006337E5"/>
    <w:rsid w:val="006600DB"/>
    <w:rsid w:val="006C5089"/>
    <w:rsid w:val="007060AD"/>
    <w:rsid w:val="00725693"/>
    <w:rsid w:val="00784FD9"/>
    <w:rsid w:val="007A5DB1"/>
    <w:rsid w:val="007B1294"/>
    <w:rsid w:val="00813AF1"/>
    <w:rsid w:val="008449A0"/>
    <w:rsid w:val="00910210"/>
    <w:rsid w:val="00AC0FB2"/>
    <w:rsid w:val="00AE3B37"/>
    <w:rsid w:val="00AF2477"/>
    <w:rsid w:val="00C32233"/>
    <w:rsid w:val="00CE38DF"/>
    <w:rsid w:val="00D46DC4"/>
    <w:rsid w:val="00D7313E"/>
    <w:rsid w:val="00E01DDB"/>
    <w:rsid w:val="00E32179"/>
    <w:rsid w:val="00E70316"/>
    <w:rsid w:val="00F742F1"/>
    <w:rsid w:val="00F95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CA65FE-2777-4F00-943B-9E614DC93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D1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D1039"/>
  </w:style>
  <w:style w:type="paragraph" w:styleId="Pieddepage">
    <w:name w:val="footer"/>
    <w:basedOn w:val="Normal"/>
    <w:link w:val="PieddepageCar"/>
    <w:uiPriority w:val="99"/>
    <w:unhideWhenUsed/>
    <w:rsid w:val="000D1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D1039"/>
  </w:style>
  <w:style w:type="paragraph" w:customStyle="1" w:styleId="RdaliaEn-tte">
    <w:name w:val="Rédalia : En-tête"/>
    <w:basedOn w:val="En-tte"/>
    <w:rsid w:val="000D1039"/>
    <w:pPr>
      <w:jc w:val="both"/>
    </w:pPr>
    <w:rPr>
      <w:rFonts w:ascii="Arial" w:eastAsia="Times New Roman" w:hAnsi="Arial" w:cs="Times New Roman"/>
      <w:sz w:val="16"/>
      <w:szCs w:val="20"/>
      <w:lang w:eastAsia="fr-FR"/>
    </w:rPr>
  </w:style>
  <w:style w:type="table" w:styleId="Grilledutableau">
    <w:name w:val="Table Grid"/>
    <w:basedOn w:val="TableauNormal"/>
    <w:uiPriority w:val="39"/>
    <w:rsid w:val="000D1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07B56"/>
    <w:pPr>
      <w:ind w:left="720"/>
      <w:contextualSpacing/>
    </w:pPr>
  </w:style>
  <w:style w:type="paragraph" w:customStyle="1" w:styleId="ParagrapheModle">
    <w:name w:val="Paragraphe Modèle"/>
    <w:basedOn w:val="Normal"/>
    <w:rsid w:val="007B1294"/>
    <w:pPr>
      <w:spacing w:before="24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PUBNormal">
    <w:name w:val="PUB : Normal"/>
    <w:rsid w:val="00135046"/>
    <w:pPr>
      <w:widowControl w:val="0"/>
      <w:overflowPunct w:val="0"/>
      <w:autoSpaceDE w:val="0"/>
      <w:autoSpaceDN w:val="0"/>
      <w:adjustRightInd w:val="0"/>
      <w:spacing w:before="20" w:after="20" w:line="240" w:lineRule="auto"/>
      <w:jc w:val="both"/>
      <w:textAlignment w:val="baseline"/>
    </w:pPr>
    <w:rPr>
      <w:rFonts w:ascii="Verdana" w:eastAsia="Times New Roman" w:hAnsi="Verdana" w:cs="Times New Roman"/>
      <w:sz w:val="18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1243E4070BB64EB445500E8E33AB92" ma:contentTypeVersion="" ma:contentTypeDescription="Crée un document." ma:contentTypeScope="" ma:versionID="f4e4dc89f9b0d5670561fb2c5a4bda33">
  <xsd:schema xmlns:xsd="http://www.w3.org/2001/XMLSchema" xmlns:xs="http://www.w3.org/2001/XMLSchema" xmlns:p="http://schemas.microsoft.com/office/2006/metadata/properties" xmlns:ns2="c8fb32b6-fbae-48ba-a9a2-b443c8bd30b0" targetNamespace="http://schemas.microsoft.com/office/2006/metadata/properties" ma:root="true" ma:fieldsID="679e198852d2f555a5fa8f49119542b2" ns2:_="">
    <xsd:import namespace="c8fb32b6-fbae-48ba-a9a2-b443c8bd30b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fb32b6-fbae-48ba-a9a2-b443c8bd30b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067C62F-66C8-4105-B872-A18BB2D042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fb32b6-fbae-48ba-a9a2-b443c8bd30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CD2CCC-E950-49AC-AC1D-FDE23C8F73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5F475D-7C5A-483F-A43F-8966C5E5E396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c8fb32b6-fbae-48ba-a9a2-b443c8bd30b0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SIAé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FINOTTO Patrick</dc:creator>
  <cp:keywords/>
  <dc:description/>
  <cp:lastModifiedBy>GIRAUDET Sebastien</cp:lastModifiedBy>
  <cp:revision>2</cp:revision>
  <dcterms:created xsi:type="dcterms:W3CDTF">2025-12-03T10:18:00Z</dcterms:created>
  <dcterms:modified xsi:type="dcterms:W3CDTF">2025-12-03T10:18:00Z</dcterms:modified>
  <cp:contentStatus>Révisé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0x010100341243E4070BB64EB445500E8E33AB92</vt:lpwstr>
  </property>
</Properties>
</file>